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1959E1">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1D9187FB"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B9418A">
              <w:rPr>
                <w:rFonts w:ascii="Arial" w:hAnsi="Arial" w:cs="Arial"/>
                <w:b/>
                <w:bCs/>
                <w:sz w:val="20"/>
                <w:szCs w:val="20"/>
              </w:rPr>
              <w:t>Imvepi</w:t>
            </w:r>
            <w:r w:rsidR="001959E1">
              <w:rPr>
                <w:rFonts w:ascii="Arial" w:hAnsi="Arial" w:cs="Arial"/>
                <w:b/>
                <w:bCs/>
                <w:sz w:val="20"/>
                <w:szCs w:val="20"/>
              </w:rPr>
              <w:t xml:space="preserve"> Base camp</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r w:rsidR="003A38E4" w:rsidRPr="00B269F1">
              <w:rPr>
                <w:rFonts w:ascii="Arial" w:hAnsi="Arial" w:cs="Arial"/>
                <w:b/>
                <w:bCs/>
              </w:rPr>
              <w:t>PRICE  (USH)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1kg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Powder-Omo 500Gms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(Rukoli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1/2 Ltr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1F1674" w:rsidRPr="00041EED">
              <w:rPr>
                <w:rFonts w:ascii="Arial" w:hAnsi="Arial" w:cs="Arial"/>
                <w:color w:val="000000"/>
                <w:sz w:val="20"/>
                <w:szCs w:val="20"/>
              </w:rPr>
              <w:t>Mukwano</w:t>
            </w:r>
            <w:r w:rsidRPr="00041EED">
              <w:rPr>
                <w:rFonts w:ascii="Arial" w:hAnsi="Arial" w:cs="Arial"/>
                <w:color w:val="000000"/>
                <w:sz w:val="20"/>
                <w:szCs w:val="20"/>
              </w:rPr>
              <w:t xml:space="preserve"> 1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Ltr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10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20 ltr</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3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r w:rsidR="005907C8" w:rsidRPr="00041EED">
              <w:rPr>
                <w:rFonts w:ascii="Arial" w:hAnsi="Arial" w:cs="Arial"/>
                <w:color w:val="000000"/>
                <w:sz w:val="20"/>
                <w:szCs w:val="20"/>
              </w:rPr>
              <w:t>Mukwano</w:t>
            </w:r>
            <w:r w:rsidRPr="00041EED">
              <w:rPr>
                <w:rFonts w:ascii="Arial" w:hAnsi="Arial" w:cs="Arial"/>
                <w:color w:val="000000"/>
                <w:sz w:val="20"/>
                <w:szCs w:val="20"/>
              </w:rPr>
              <w:t xml:space="preserve"> 5 </w:t>
            </w:r>
            <w:r w:rsidR="00B11E60" w:rsidRPr="00041EED">
              <w:rPr>
                <w:rFonts w:ascii="Arial" w:hAnsi="Arial" w:cs="Arial"/>
                <w:color w:val="000000"/>
                <w:sz w:val="20"/>
                <w:szCs w:val="20"/>
              </w:rPr>
              <w:t>ltr</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lastRenderedPageBreak/>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(1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(2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(5 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Cake_Chocolate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Cake_Coffee flavour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Cake_Strawberry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 for baking Cake_Vanila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Flavours for baking cake_Pineapple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lastRenderedPageBreak/>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Herbal Tea Leaves - Kisubi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Insecticide- mortein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Jesa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Jik-Bleach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Miadi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900 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lastRenderedPageBreak/>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r w:rsidR="006E4A46" w:rsidRPr="00041EED">
              <w:rPr>
                <w:rFonts w:ascii="Arial" w:hAnsi="Arial" w:cs="Arial"/>
                <w:color w:val="000000"/>
                <w:sz w:val="20"/>
                <w:szCs w:val="20"/>
              </w:rPr>
              <w:t>Litre</w:t>
            </w:r>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Red Chilli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r w:rsidR="006E4A46" w:rsidRPr="00041EED">
              <w:rPr>
                <w:rFonts w:ascii="Arial" w:hAnsi="Arial" w:cs="Arial"/>
                <w:color w:val="000000"/>
                <w:sz w:val="20"/>
                <w:szCs w:val="20"/>
              </w:rPr>
              <w:t>Mr</w:t>
            </w:r>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(Mukhene)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(Mukhene)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r w:rsidR="006E4A46" w:rsidRPr="00041EED">
              <w:rPr>
                <w:rFonts w:ascii="Arial" w:hAnsi="Arial" w:cs="Arial"/>
                <w:color w:val="000000"/>
                <w:sz w:val="20"/>
                <w:szCs w:val="20"/>
              </w:rPr>
              <w:t>Mukwano</w:t>
            </w:r>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lastRenderedPageBreak/>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Luminarc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372451"/>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E0024" w14:textId="77777777" w:rsidR="00372451" w:rsidRDefault="00372451">
      <w:r>
        <w:separator/>
      </w:r>
    </w:p>
  </w:endnote>
  <w:endnote w:type="continuationSeparator" w:id="0">
    <w:p w14:paraId="131B55EB" w14:textId="77777777" w:rsidR="00372451" w:rsidRDefault="0037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3724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372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A3844" w14:textId="77777777" w:rsidR="00372451" w:rsidRDefault="00372451">
      <w:r>
        <w:separator/>
      </w:r>
    </w:p>
  </w:footnote>
  <w:footnote w:type="continuationSeparator" w:id="0">
    <w:p w14:paraId="6B06914C" w14:textId="77777777" w:rsidR="00372451" w:rsidRDefault="00372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2479B"/>
    <w:rsid w:val="00031E08"/>
    <w:rsid w:val="00073EA1"/>
    <w:rsid w:val="000E3001"/>
    <w:rsid w:val="000F6AC1"/>
    <w:rsid w:val="00171C1F"/>
    <w:rsid w:val="001959E1"/>
    <w:rsid w:val="001D6A82"/>
    <w:rsid w:val="001F1674"/>
    <w:rsid w:val="002636FA"/>
    <w:rsid w:val="00315B50"/>
    <w:rsid w:val="00334ED2"/>
    <w:rsid w:val="00344E24"/>
    <w:rsid w:val="00363FB6"/>
    <w:rsid w:val="00372451"/>
    <w:rsid w:val="003A38E4"/>
    <w:rsid w:val="003A59F3"/>
    <w:rsid w:val="003A7F2D"/>
    <w:rsid w:val="005374A4"/>
    <w:rsid w:val="005375FC"/>
    <w:rsid w:val="005907C8"/>
    <w:rsid w:val="0059793B"/>
    <w:rsid w:val="006E4A46"/>
    <w:rsid w:val="00714EBE"/>
    <w:rsid w:val="00727D31"/>
    <w:rsid w:val="00755304"/>
    <w:rsid w:val="0079312E"/>
    <w:rsid w:val="007B482A"/>
    <w:rsid w:val="009500D6"/>
    <w:rsid w:val="009510F1"/>
    <w:rsid w:val="009576B0"/>
    <w:rsid w:val="00997DA9"/>
    <w:rsid w:val="00A50021"/>
    <w:rsid w:val="00AE6418"/>
    <w:rsid w:val="00B11E60"/>
    <w:rsid w:val="00B77E9F"/>
    <w:rsid w:val="00B9418A"/>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41EC9"/>
    <w:rsid w:val="00E85EFD"/>
    <w:rsid w:val="00EA6E78"/>
    <w:rsid w:val="00F03978"/>
    <w:rsid w:val="00F20034"/>
    <w:rsid w:val="00F5799B"/>
    <w:rsid w:val="00F662B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9</cp:revision>
  <dcterms:created xsi:type="dcterms:W3CDTF">2022-03-15T12:51:00Z</dcterms:created>
  <dcterms:modified xsi:type="dcterms:W3CDTF">2022-03-17T17:52:00Z</dcterms:modified>
</cp:coreProperties>
</file>